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40F54" w14:textId="77777777" w:rsidR="001A1999" w:rsidRPr="00C64B16" w:rsidRDefault="001A1999" w:rsidP="00C64B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B16">
        <w:rPr>
          <w:rFonts w:ascii="Times New Roman" w:hAnsi="Times New Roman" w:cs="Times New Roman"/>
          <w:b/>
          <w:sz w:val="24"/>
          <w:szCs w:val="24"/>
        </w:rPr>
        <w:t xml:space="preserve">Karta gwarancyjna jakości przedmiotu umowy wykonanego w ramach zadania pn.: </w:t>
      </w:r>
    </w:p>
    <w:p w14:paraId="4D4CAD42" w14:textId="7BA81FCA" w:rsidR="001A1999" w:rsidRPr="00C64B16" w:rsidRDefault="001A1999" w:rsidP="00C64B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B16">
        <w:rPr>
          <w:rFonts w:ascii="Times New Roman" w:hAnsi="Times New Roman" w:cs="Times New Roman"/>
          <w:b/>
          <w:sz w:val="24"/>
          <w:szCs w:val="24"/>
        </w:rPr>
        <w:t>„</w:t>
      </w:r>
      <w:r w:rsidR="00C64B16">
        <w:rPr>
          <w:rFonts w:ascii="Times New Roman" w:hAnsi="Times New Roman" w:cs="Times New Roman"/>
          <w:b/>
          <w:sz w:val="24"/>
          <w:szCs w:val="24"/>
        </w:rPr>
        <w:t>Przebudowa budynku odpraw autokarów (BOA) na wjazd do UE na</w:t>
      </w:r>
      <w:r w:rsidRPr="00C64B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B16">
        <w:rPr>
          <w:rFonts w:ascii="Times New Roman" w:hAnsi="Times New Roman" w:cs="Times New Roman"/>
          <w:b/>
          <w:sz w:val="24"/>
          <w:szCs w:val="24"/>
        </w:rPr>
        <w:t>D</w:t>
      </w:r>
      <w:r w:rsidRPr="00C64B16">
        <w:rPr>
          <w:rFonts w:ascii="Times New Roman" w:hAnsi="Times New Roman" w:cs="Times New Roman"/>
          <w:b/>
          <w:sz w:val="24"/>
          <w:szCs w:val="24"/>
        </w:rPr>
        <w:t>rogow</w:t>
      </w:r>
      <w:r w:rsidR="00C64B16">
        <w:rPr>
          <w:rFonts w:ascii="Times New Roman" w:hAnsi="Times New Roman" w:cs="Times New Roman"/>
          <w:b/>
          <w:sz w:val="24"/>
          <w:szCs w:val="24"/>
        </w:rPr>
        <w:t>ym</w:t>
      </w:r>
      <w:r w:rsidRPr="00C64B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B16">
        <w:rPr>
          <w:rFonts w:ascii="Times New Roman" w:hAnsi="Times New Roman" w:cs="Times New Roman"/>
          <w:b/>
          <w:sz w:val="24"/>
          <w:szCs w:val="24"/>
        </w:rPr>
        <w:t>P</w:t>
      </w:r>
      <w:r w:rsidRPr="00C64B16">
        <w:rPr>
          <w:rFonts w:ascii="Times New Roman" w:hAnsi="Times New Roman" w:cs="Times New Roman"/>
          <w:b/>
          <w:sz w:val="24"/>
          <w:szCs w:val="24"/>
        </w:rPr>
        <w:t>rzejści</w:t>
      </w:r>
      <w:r w:rsidR="00C64B16">
        <w:rPr>
          <w:rFonts w:ascii="Times New Roman" w:hAnsi="Times New Roman" w:cs="Times New Roman"/>
          <w:b/>
          <w:sz w:val="24"/>
          <w:szCs w:val="24"/>
        </w:rPr>
        <w:t>u</w:t>
      </w:r>
      <w:r w:rsidRPr="00C64B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B16">
        <w:rPr>
          <w:rFonts w:ascii="Times New Roman" w:hAnsi="Times New Roman" w:cs="Times New Roman"/>
          <w:b/>
          <w:sz w:val="24"/>
          <w:szCs w:val="24"/>
        </w:rPr>
        <w:t>G</w:t>
      </w:r>
      <w:r w:rsidRPr="00C64B16">
        <w:rPr>
          <w:rFonts w:ascii="Times New Roman" w:hAnsi="Times New Roman" w:cs="Times New Roman"/>
          <w:b/>
          <w:sz w:val="24"/>
          <w:szCs w:val="24"/>
        </w:rPr>
        <w:t>raniczn</w:t>
      </w:r>
      <w:r w:rsidR="00C64B16">
        <w:rPr>
          <w:rFonts w:ascii="Times New Roman" w:hAnsi="Times New Roman" w:cs="Times New Roman"/>
          <w:b/>
          <w:sz w:val="24"/>
          <w:szCs w:val="24"/>
        </w:rPr>
        <w:t>ym</w:t>
      </w:r>
      <w:r w:rsidRPr="00C64B16">
        <w:rPr>
          <w:rFonts w:ascii="Times New Roman" w:hAnsi="Times New Roman" w:cs="Times New Roman"/>
          <w:b/>
          <w:sz w:val="24"/>
          <w:szCs w:val="24"/>
        </w:rPr>
        <w:t xml:space="preserve"> w M</w:t>
      </w:r>
      <w:r w:rsidR="00C64B16">
        <w:rPr>
          <w:rFonts w:ascii="Times New Roman" w:hAnsi="Times New Roman" w:cs="Times New Roman"/>
          <w:b/>
          <w:sz w:val="24"/>
          <w:szCs w:val="24"/>
        </w:rPr>
        <w:t>edyce</w:t>
      </w:r>
      <w:r w:rsidRPr="00C64B16">
        <w:rPr>
          <w:rFonts w:ascii="Times New Roman" w:hAnsi="Times New Roman" w:cs="Times New Roman"/>
          <w:b/>
          <w:sz w:val="24"/>
          <w:szCs w:val="24"/>
        </w:rPr>
        <w:t>”</w:t>
      </w:r>
    </w:p>
    <w:p w14:paraId="119FA01A" w14:textId="77777777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BAAD39" w14:textId="19E564AC" w:rsidR="001A1999" w:rsidRPr="00C64B16" w:rsidRDefault="001A1999" w:rsidP="00C64B16">
      <w:pPr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sporządzona w dniu ………….………… w ……………...……..</w:t>
      </w:r>
    </w:p>
    <w:p w14:paraId="15945D18" w14:textId="1282A5CD" w:rsidR="001A1999" w:rsidRPr="008B6DB8" w:rsidRDefault="001A1999" w:rsidP="000710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B6DB8">
        <w:rPr>
          <w:rFonts w:ascii="Times New Roman" w:hAnsi="Times New Roman" w:cs="Times New Roman"/>
          <w:sz w:val="24"/>
          <w:szCs w:val="24"/>
        </w:rPr>
        <w:t xml:space="preserve">Zamawiający: </w:t>
      </w:r>
    </w:p>
    <w:p w14:paraId="77C41F15" w14:textId="2BEE1998" w:rsidR="001A1999" w:rsidRDefault="001A1999" w:rsidP="000710C8">
      <w:p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Skarb Państwa – Wojewoda Podkarpacki z siedzibą w Rzeszowie</w:t>
      </w:r>
    </w:p>
    <w:p w14:paraId="6858B023" w14:textId="77777777" w:rsidR="000710C8" w:rsidRPr="00C64B16" w:rsidRDefault="000710C8" w:rsidP="000710C8">
      <w:p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39E95FC4" w14:textId="7D6A9CCE" w:rsidR="001A1999" w:rsidRPr="00C64B16" w:rsidRDefault="001A1999" w:rsidP="000710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Wykonawca: </w:t>
      </w:r>
    </w:p>
    <w:p w14:paraId="490BB4D9" w14:textId="6BF4C1DF" w:rsidR="001A1999" w:rsidRDefault="001A1999" w:rsidP="000710C8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…………………………………………………, zwany dalej Gwarantem</w:t>
      </w:r>
    </w:p>
    <w:p w14:paraId="5626DCB6" w14:textId="77777777" w:rsidR="000710C8" w:rsidRPr="00C64B16" w:rsidRDefault="000710C8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25D015" w14:textId="715D09B4" w:rsidR="001A1999" w:rsidRDefault="001A1999" w:rsidP="000710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Umowa: Nr ……….………., z dnia ……………………, zwana dalej Umową</w:t>
      </w:r>
      <w:r w:rsidR="000710C8">
        <w:rPr>
          <w:rFonts w:ascii="Times New Roman" w:hAnsi="Times New Roman" w:cs="Times New Roman"/>
          <w:sz w:val="24"/>
          <w:szCs w:val="24"/>
        </w:rPr>
        <w:t>.</w:t>
      </w:r>
    </w:p>
    <w:p w14:paraId="194A3CCC" w14:textId="77777777" w:rsidR="000710C8" w:rsidRPr="00C64B16" w:rsidRDefault="000710C8" w:rsidP="000710C8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2AC9B03" w14:textId="5A83E4E6" w:rsidR="001A1999" w:rsidRPr="00C64B16" w:rsidRDefault="008B6DB8" w:rsidP="000710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A1999" w:rsidRPr="00C64B16">
        <w:rPr>
          <w:rFonts w:ascii="Times New Roman" w:hAnsi="Times New Roman" w:cs="Times New Roman"/>
          <w:sz w:val="24"/>
          <w:szCs w:val="24"/>
        </w:rPr>
        <w:t xml:space="preserve">rzedmiot Gwarancji: </w:t>
      </w:r>
    </w:p>
    <w:p w14:paraId="27BE83CC" w14:textId="77777777" w:rsidR="000710C8" w:rsidRDefault="000710C8" w:rsidP="000710C8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14:paraId="32C36C5A" w14:textId="68B13026" w:rsidR="001A1999" w:rsidRPr="00C64B16" w:rsidRDefault="001A1999" w:rsidP="000710C8">
      <w:p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Przedmiotem gwarancji jest przedmiot Umowy, w tym:</w:t>
      </w:r>
    </w:p>
    <w:p w14:paraId="0E207D43" w14:textId="59F27848" w:rsidR="001A1999" w:rsidRPr="00C64B16" w:rsidRDefault="001A1999" w:rsidP="000710C8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roboty budowlane i roboty montażowe wykonane w ramach Umowy oraz zastosowane materiały,</w:t>
      </w:r>
    </w:p>
    <w:p w14:paraId="2A2105EC" w14:textId="3F3E57B8" w:rsidR="00C64B16" w:rsidRDefault="001A1999" w:rsidP="000710C8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obiekt</w:t>
      </w:r>
      <w:r w:rsidR="00C64B16">
        <w:rPr>
          <w:rFonts w:ascii="Times New Roman" w:hAnsi="Times New Roman" w:cs="Times New Roman"/>
          <w:sz w:val="24"/>
          <w:szCs w:val="24"/>
        </w:rPr>
        <w:t>y</w:t>
      </w:r>
      <w:r w:rsidRPr="00C64B16">
        <w:rPr>
          <w:rFonts w:ascii="Times New Roman" w:hAnsi="Times New Roman" w:cs="Times New Roman"/>
          <w:sz w:val="24"/>
          <w:szCs w:val="24"/>
        </w:rPr>
        <w:t xml:space="preserve"> budowlan</w:t>
      </w:r>
      <w:r w:rsidR="00C64B16">
        <w:rPr>
          <w:rFonts w:ascii="Times New Roman" w:hAnsi="Times New Roman" w:cs="Times New Roman"/>
          <w:sz w:val="24"/>
          <w:szCs w:val="24"/>
        </w:rPr>
        <w:t>e:</w:t>
      </w:r>
      <w:r w:rsidRPr="00C64B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2BECA" w14:textId="33F8B539" w:rsidR="001A1999" w:rsidRPr="008B6DB8" w:rsidRDefault="00C64B16" w:rsidP="000710C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B6DB8">
        <w:rPr>
          <w:rFonts w:ascii="Times New Roman" w:hAnsi="Times New Roman" w:cs="Times New Roman"/>
          <w:sz w:val="24"/>
          <w:szCs w:val="24"/>
        </w:rPr>
        <w:t>b</w:t>
      </w:r>
      <w:r w:rsidR="001A1999" w:rsidRPr="008B6DB8">
        <w:rPr>
          <w:rFonts w:ascii="Times New Roman" w:hAnsi="Times New Roman" w:cs="Times New Roman"/>
          <w:sz w:val="24"/>
          <w:szCs w:val="24"/>
        </w:rPr>
        <w:t>udynek odpraw autobusowych (BOA)</w:t>
      </w:r>
      <w:r w:rsidRPr="008B6DB8">
        <w:rPr>
          <w:rFonts w:ascii="Times New Roman" w:hAnsi="Times New Roman" w:cs="Times New Roman"/>
          <w:sz w:val="24"/>
          <w:szCs w:val="24"/>
        </w:rPr>
        <w:t>.</w:t>
      </w:r>
    </w:p>
    <w:p w14:paraId="210BFAB5" w14:textId="700A4A83" w:rsidR="001A1999" w:rsidRPr="00C64B16" w:rsidRDefault="00C64B16" w:rsidP="000710C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A1999" w:rsidRPr="00C64B16">
        <w:rPr>
          <w:rFonts w:ascii="Times New Roman" w:hAnsi="Times New Roman" w:cs="Times New Roman"/>
          <w:sz w:val="24"/>
          <w:szCs w:val="24"/>
        </w:rPr>
        <w:t>rogi, ogrodzeni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1A1999" w:rsidRPr="00C64B16">
        <w:rPr>
          <w:rFonts w:ascii="Times New Roman" w:hAnsi="Times New Roman" w:cs="Times New Roman"/>
          <w:sz w:val="24"/>
          <w:szCs w:val="24"/>
        </w:rPr>
        <w:t xml:space="preserve"> i zagospodarowanie terenu,</w:t>
      </w:r>
    </w:p>
    <w:p w14:paraId="639DBC02" w14:textId="17A73E33" w:rsidR="001A1999" w:rsidRPr="00C64B16" w:rsidRDefault="001A1999" w:rsidP="000710C8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sieci i instalacje,</w:t>
      </w:r>
    </w:p>
    <w:p w14:paraId="354272CB" w14:textId="7152D7B9" w:rsidR="001A1999" w:rsidRDefault="001A1999" w:rsidP="000710C8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urządzenia i sprzęt dostarczone w ramach Umowy.</w:t>
      </w:r>
    </w:p>
    <w:p w14:paraId="122AC02F" w14:textId="77777777" w:rsidR="000710C8" w:rsidRPr="00C64B16" w:rsidRDefault="000710C8" w:rsidP="000710C8">
      <w:pPr>
        <w:pStyle w:val="Akapitzlist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13A95F5" w14:textId="027CFF17" w:rsidR="001A1999" w:rsidRPr="00C64B16" w:rsidRDefault="001A1999" w:rsidP="000710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Data odbioru końcowego: </w:t>
      </w:r>
    </w:p>
    <w:p w14:paraId="4F97CB65" w14:textId="0832D09A" w:rsidR="001A1999" w:rsidRDefault="001A1999" w:rsidP="000710C8">
      <w:p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dzień …… miesiąc ……………...… rok ………….</w:t>
      </w:r>
    </w:p>
    <w:p w14:paraId="20795374" w14:textId="77777777" w:rsidR="00463308" w:rsidRPr="00C64B16" w:rsidRDefault="00463308" w:rsidP="000710C8">
      <w:p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0D62B10B" w14:textId="6C997854" w:rsidR="001A1999" w:rsidRPr="00C64B16" w:rsidRDefault="001A1999" w:rsidP="0046330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Warunki gwarancji jakości:</w:t>
      </w:r>
    </w:p>
    <w:p w14:paraId="76E65B59" w14:textId="257D645D" w:rsidR="000710C8" w:rsidRDefault="001A1999" w:rsidP="000710C8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Gwarant oświadcza, że objęty niniejszą kartą gwarancyjną przedmiot gwarancji został wykonany zgodnie z warunkami pozwolenia na budowę, umową, dokumentacją projektową, zasadami wiedzy technicznej i przepisami techniczno-budowlanymi.</w:t>
      </w:r>
    </w:p>
    <w:p w14:paraId="567FFD1B" w14:textId="77777777" w:rsidR="000710C8" w:rsidRPr="000710C8" w:rsidRDefault="000710C8" w:rsidP="000710C8">
      <w:pPr>
        <w:pStyle w:val="Akapitzlist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0C349F7" w14:textId="27E68F75" w:rsidR="001A1999" w:rsidRPr="00C64B16" w:rsidRDefault="001A1999" w:rsidP="000710C8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Gwarant ponosi odpowiedzialność z tytułu gwarancji jakości za wady fizyczne, </w:t>
      </w:r>
    </w:p>
    <w:p w14:paraId="52D2DF48" w14:textId="77777777" w:rsidR="000710C8" w:rsidRDefault="000710C8" w:rsidP="000710C8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14:paraId="5EF948DE" w14:textId="052C2666" w:rsidR="001A1999" w:rsidRDefault="001A1999" w:rsidP="000710C8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o których mowa w </w:t>
      </w:r>
      <w:r w:rsidR="000710C8">
        <w:rPr>
          <w:rFonts w:ascii="Times New Roman" w:hAnsi="Times New Roman" w:cs="Times New Roman"/>
          <w:sz w:val="24"/>
          <w:szCs w:val="24"/>
        </w:rPr>
        <w:t>art</w:t>
      </w:r>
      <w:r w:rsidRPr="00C64B16">
        <w:rPr>
          <w:rFonts w:ascii="Times New Roman" w:hAnsi="Times New Roman" w:cs="Times New Roman"/>
          <w:sz w:val="24"/>
          <w:szCs w:val="24"/>
        </w:rPr>
        <w:t>. 556 § 1 Kodeksu cywilnego, zmniejszające wartość użytkową, techniczną lub estetyczną przedmiotu gwarancji, w tym wykonanych robót/obiektów/sieci/instalacji, dostarczonych urządzeń/sprzętu</w:t>
      </w:r>
      <w:r w:rsidR="00006E64">
        <w:rPr>
          <w:rFonts w:ascii="Times New Roman" w:hAnsi="Times New Roman" w:cs="Times New Roman"/>
          <w:sz w:val="24"/>
          <w:szCs w:val="24"/>
        </w:rPr>
        <w:t xml:space="preserve"> </w:t>
      </w:r>
      <w:r w:rsidR="000710C8">
        <w:rPr>
          <w:rFonts w:ascii="Times New Roman" w:hAnsi="Times New Roman" w:cs="Times New Roman"/>
          <w:sz w:val="24"/>
          <w:szCs w:val="24"/>
        </w:rPr>
        <w:t>–</w:t>
      </w:r>
      <w:r w:rsidR="00006E64">
        <w:rPr>
          <w:rFonts w:ascii="Times New Roman" w:hAnsi="Times New Roman" w:cs="Times New Roman"/>
          <w:sz w:val="24"/>
          <w:szCs w:val="24"/>
        </w:rPr>
        <w:t xml:space="preserve"> na zasadach określonych w niniejszej Karcie Gwarancyjnej oraz określonych w § </w:t>
      </w:r>
      <w:r w:rsidR="005302A1">
        <w:rPr>
          <w:rFonts w:ascii="Times New Roman" w:hAnsi="Times New Roman" w:cs="Times New Roman"/>
          <w:sz w:val="24"/>
          <w:szCs w:val="24"/>
        </w:rPr>
        <w:t>17</w:t>
      </w:r>
      <w:r w:rsidR="00006E64">
        <w:rPr>
          <w:rFonts w:ascii="Times New Roman" w:hAnsi="Times New Roman" w:cs="Times New Roman"/>
          <w:sz w:val="24"/>
          <w:szCs w:val="24"/>
        </w:rPr>
        <w:t xml:space="preserve"> umowy o roboty budowlane na wykonanie zadania pn. </w:t>
      </w:r>
      <w:r w:rsidR="00006E64" w:rsidRPr="00006E64">
        <w:rPr>
          <w:rFonts w:ascii="Times New Roman" w:hAnsi="Times New Roman" w:cs="Times New Roman"/>
          <w:sz w:val="24"/>
          <w:szCs w:val="24"/>
        </w:rPr>
        <w:t>„Przebudowa budynku odpraw autokarów (BOA) na wjazd do UE na Drogowym Przejściu Granicznym w Medyce”</w:t>
      </w:r>
      <w:r w:rsidR="00006E64">
        <w:rPr>
          <w:rFonts w:ascii="Times New Roman" w:hAnsi="Times New Roman" w:cs="Times New Roman"/>
          <w:sz w:val="24"/>
          <w:szCs w:val="24"/>
        </w:rPr>
        <w:t>.</w:t>
      </w:r>
    </w:p>
    <w:p w14:paraId="1D4B6AF4" w14:textId="77777777" w:rsidR="000710C8" w:rsidRPr="00C64B16" w:rsidRDefault="000710C8" w:rsidP="000710C8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C6D5913" w14:textId="274C4BE7" w:rsidR="001A1999" w:rsidRPr="00C64B16" w:rsidRDefault="001A1999" w:rsidP="000710C8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Okres gwarancji wynosi ……… lat, licząc od daty odbioru końcowego.</w:t>
      </w:r>
    </w:p>
    <w:p w14:paraId="29FEE67A" w14:textId="49625DFB" w:rsidR="001A1999" w:rsidRPr="00C64B16" w:rsidRDefault="001A1999" w:rsidP="000710C8">
      <w:p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DC8F1E" w14:textId="74FC7402" w:rsidR="001A1999" w:rsidRPr="00C64B16" w:rsidRDefault="00847FB8" w:rsidP="000710C8">
      <w:pPr>
        <w:pStyle w:val="Akapitzlist"/>
        <w:numPr>
          <w:ilvl w:val="1"/>
          <w:numId w:val="1"/>
        </w:num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przypadku skorzystania przez Zamawiającego z uprawnienia do żądania usunięcia wady poprzez nieodpłatną wymianę lub nieodpłatną naprawę u</w:t>
      </w:r>
      <w:r w:rsidR="001A1999" w:rsidRPr="00C64B16">
        <w:rPr>
          <w:rFonts w:ascii="Times New Roman" w:hAnsi="Times New Roman" w:cs="Times New Roman"/>
          <w:sz w:val="24"/>
          <w:szCs w:val="24"/>
        </w:rPr>
        <w:t>stala się poniższe terminy usunięcia wad:</w:t>
      </w:r>
    </w:p>
    <w:p w14:paraId="09C9C8BC" w14:textId="77777777" w:rsidR="000710C8" w:rsidRPr="000710C8" w:rsidRDefault="000710C8" w:rsidP="000710C8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14:paraId="526B3F99" w14:textId="2431FE20" w:rsidR="001A1999" w:rsidRPr="00C64B16" w:rsidRDefault="001A1999" w:rsidP="000710C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jeżeli wada uniemożliwia zgodne z obowiązującymi przepisami użytkowanie przedmiotu gwarancji lub powoduje zagrożenie zdrowia lub życia ludzkiego, lub uniemożliwia przeprowadzenie kontroli granicznej – natychmiast</w:t>
      </w:r>
      <w:r w:rsidR="00A42A5B">
        <w:rPr>
          <w:rFonts w:ascii="Times New Roman" w:hAnsi="Times New Roman" w:cs="Times New Roman"/>
          <w:sz w:val="24"/>
          <w:szCs w:val="24"/>
        </w:rPr>
        <w:t>;</w:t>
      </w:r>
    </w:p>
    <w:p w14:paraId="5A5AE44A" w14:textId="77777777" w:rsidR="000710C8" w:rsidRDefault="001A1999" w:rsidP="000710C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w pozostałych przypadkach – w terminie </w:t>
      </w:r>
      <w:r w:rsidR="00847FB8">
        <w:rPr>
          <w:rFonts w:ascii="Times New Roman" w:hAnsi="Times New Roman" w:cs="Times New Roman"/>
          <w:sz w:val="24"/>
          <w:szCs w:val="24"/>
        </w:rPr>
        <w:t>wyznaczonym przez Zamawiającego</w:t>
      </w:r>
      <w:r w:rsidR="00006E64">
        <w:rPr>
          <w:rFonts w:ascii="Times New Roman" w:hAnsi="Times New Roman" w:cs="Times New Roman"/>
          <w:sz w:val="24"/>
          <w:szCs w:val="24"/>
        </w:rPr>
        <w:t xml:space="preserve"> lub działającego w jego imieniu Inwestora Zastępczego</w:t>
      </w:r>
      <w:r w:rsidR="00847FB8" w:rsidRPr="00C64B16">
        <w:rPr>
          <w:rFonts w:ascii="Times New Roman" w:hAnsi="Times New Roman" w:cs="Times New Roman"/>
          <w:sz w:val="24"/>
          <w:szCs w:val="24"/>
        </w:rPr>
        <w:t xml:space="preserve"> </w:t>
      </w:r>
      <w:r w:rsidRPr="00C64B16">
        <w:rPr>
          <w:rFonts w:ascii="Times New Roman" w:hAnsi="Times New Roman" w:cs="Times New Roman"/>
          <w:sz w:val="24"/>
          <w:szCs w:val="24"/>
        </w:rPr>
        <w:t xml:space="preserve">w protokole sporządzonym przy udziale Gwaranta i zgłaszającego wadę, </w:t>
      </w:r>
    </w:p>
    <w:p w14:paraId="2D718AFB" w14:textId="2D6A1957" w:rsidR="001A1999" w:rsidRPr="00C64B16" w:rsidRDefault="001A1999" w:rsidP="000710C8">
      <w:pPr>
        <w:pStyle w:val="Akapitzlist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3874B2" w14:textId="23CC4BD2" w:rsidR="001A1999" w:rsidRDefault="001A1999" w:rsidP="000710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W przypadku wadliwości nośników danych/dysków twardych pozostają one u Zamawiającego, natomiast Gwarant jest zobowiązany do zainstalowania nowych nośników danych/dysków twardych. Niniejsze postanowienie znajduje odpowiednie zastosowanie, gdy Gwarant dokonuje napraw gwarancyjnych poza miejscem instalacji urządzenia/sprzętu lub, gdy udostępnia Zamawiającemu urządzenie/sprzęt zastępczy. W pierwszym przypadku Gwarant dokonuje odbioru urządzenia/sprzętu, w celu usunięcia wad, po uprzednim wymontowaniu nośników danych/dysków twardych, natomiast w drugiej sytuacji Gwarant odbierając od Zamawiającego urządzenie/sprzęt zastępczy wydaje mu (nieodpłatnie) nośnik danych/dysk twardy, który był zainstalowany w urządzeniu/sprzęcie zastępczym.</w:t>
      </w:r>
    </w:p>
    <w:p w14:paraId="6F858C68" w14:textId="77777777" w:rsidR="000710C8" w:rsidRPr="00C64B16" w:rsidRDefault="000710C8" w:rsidP="000710C8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B23CDBF" w14:textId="0182516F" w:rsidR="000710C8" w:rsidRDefault="001A1999" w:rsidP="000710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Usunięcie wad powinno zostać stwierdzone protokolarnie.</w:t>
      </w:r>
    </w:p>
    <w:p w14:paraId="7F7AC964" w14:textId="77777777" w:rsidR="000710C8" w:rsidRPr="000710C8" w:rsidRDefault="000710C8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9950B0" w14:textId="15F73AE7" w:rsidR="001A1999" w:rsidRPr="00C64B16" w:rsidRDefault="001A1999" w:rsidP="000710C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Nie podlegają uprawnieniom z tytułu gwarancji jakości wady powstałe na skutek:</w:t>
      </w:r>
    </w:p>
    <w:p w14:paraId="03B951DF" w14:textId="3B0C4332" w:rsidR="001A1999" w:rsidRPr="00C64B16" w:rsidRDefault="001A1999" w:rsidP="000710C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siły wyższej,</w:t>
      </w:r>
    </w:p>
    <w:p w14:paraId="77869AFF" w14:textId="24C0E124" w:rsidR="001A1999" w:rsidRPr="00C64B16" w:rsidRDefault="001A1999" w:rsidP="000710C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normalnego zużycia,</w:t>
      </w:r>
    </w:p>
    <w:p w14:paraId="01F51151" w14:textId="5310C4D5" w:rsidR="001A1999" w:rsidRDefault="001A1999" w:rsidP="000710C8">
      <w:pPr>
        <w:pStyle w:val="Akapitzlist"/>
        <w:numPr>
          <w:ilvl w:val="2"/>
          <w:numId w:val="1"/>
        </w:numPr>
        <w:spacing w:after="0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szkód wynikłych z winy Użytkownika.</w:t>
      </w:r>
    </w:p>
    <w:p w14:paraId="455C134B" w14:textId="77777777" w:rsidR="000710C8" w:rsidRPr="000710C8" w:rsidRDefault="000710C8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8656E3" w14:textId="7B12C754" w:rsidR="001A1999" w:rsidRPr="00997E51" w:rsidRDefault="001A1999" w:rsidP="000710C8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7E51">
        <w:rPr>
          <w:rFonts w:ascii="Times New Roman" w:hAnsi="Times New Roman" w:cs="Times New Roman"/>
          <w:sz w:val="24"/>
          <w:szCs w:val="24"/>
        </w:rPr>
        <w:t xml:space="preserve">Zgłoszenie wad w okresie gwarancji dokonywane jest przez Zamawiającego, Inwestora Zastępczego lub Użytkownika pisemnie, lub pocztą elektroniczną na adres:………………. Gwarant informuje Zamawiającego, Inwestora Zastępczego oraz Użytkownika o zmianie adresu swojej siedziby, numeru telefonu lub adresu e-mail. </w:t>
      </w:r>
      <w:r w:rsidR="00006E64" w:rsidRPr="00997E51">
        <w:rPr>
          <w:rFonts w:ascii="Times New Roman" w:hAnsi="Times New Roman" w:cs="Times New Roman"/>
          <w:sz w:val="24"/>
          <w:szCs w:val="24"/>
        </w:rPr>
        <w:t xml:space="preserve">W przypadku niepoinformowania o zmianie siedziby, numeru telefonu lub adresu e-mail zgłoszenie dokonane </w:t>
      </w:r>
      <w:r w:rsidR="004611EE" w:rsidRPr="00997E51">
        <w:rPr>
          <w:rFonts w:ascii="Times New Roman" w:hAnsi="Times New Roman" w:cs="Times New Roman"/>
          <w:sz w:val="24"/>
          <w:szCs w:val="24"/>
        </w:rPr>
        <w:t xml:space="preserve">na adres lub pocztę e-mail wskazane w </w:t>
      </w:r>
      <w:r w:rsidR="00300E95" w:rsidRPr="00997E51">
        <w:rPr>
          <w:rFonts w:ascii="Times New Roman" w:hAnsi="Times New Roman" w:cs="Times New Roman"/>
          <w:sz w:val="24"/>
          <w:szCs w:val="24"/>
        </w:rPr>
        <w:t>niniejszej</w:t>
      </w:r>
      <w:r w:rsidR="004611EE" w:rsidRPr="00997E51">
        <w:rPr>
          <w:rFonts w:ascii="Times New Roman" w:hAnsi="Times New Roman" w:cs="Times New Roman"/>
          <w:sz w:val="24"/>
          <w:szCs w:val="24"/>
        </w:rPr>
        <w:t xml:space="preserve"> Karcie Gwarancyjne</w:t>
      </w:r>
      <w:r w:rsidR="00300E95" w:rsidRPr="00997E51">
        <w:rPr>
          <w:rFonts w:ascii="Times New Roman" w:hAnsi="Times New Roman" w:cs="Times New Roman"/>
          <w:sz w:val="24"/>
          <w:szCs w:val="24"/>
        </w:rPr>
        <w:t>j</w:t>
      </w:r>
      <w:r w:rsidR="004611EE" w:rsidRPr="00997E51">
        <w:rPr>
          <w:rFonts w:ascii="Times New Roman" w:hAnsi="Times New Roman" w:cs="Times New Roman"/>
          <w:sz w:val="24"/>
          <w:szCs w:val="24"/>
        </w:rPr>
        <w:t xml:space="preserve"> jest skuteczne wobec Gwaranta. </w:t>
      </w:r>
      <w:r w:rsidRPr="00997E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C02107" w14:textId="6BEF05EA" w:rsidR="001A1999" w:rsidRPr="00C64B16" w:rsidDel="00006E64" w:rsidRDefault="001A1999" w:rsidP="000710C8">
      <w:pPr>
        <w:spacing w:after="0"/>
        <w:jc w:val="both"/>
        <w:rPr>
          <w:del w:id="0" w:author="Kancelaria Radcy Prawnego Magdalena Sosnowska-Łoźińska" w:date="2025-03-18T10:09:00Z"/>
          <w:rFonts w:ascii="Times New Roman" w:hAnsi="Times New Roman" w:cs="Times New Roman"/>
          <w:sz w:val="24"/>
          <w:szCs w:val="24"/>
        </w:rPr>
      </w:pPr>
    </w:p>
    <w:p w14:paraId="5F1C75E5" w14:textId="77777777" w:rsidR="001A1999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Warunki gwarancji podpisali:</w:t>
      </w:r>
    </w:p>
    <w:p w14:paraId="6F2AD65E" w14:textId="77777777" w:rsidR="00CF648C" w:rsidRPr="00C64B16" w:rsidRDefault="00CF648C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2DE851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Udzielający gwarancji jakości upoważniony przedstawiciel Wykonawcy (Gwaranta):</w:t>
      </w:r>
    </w:p>
    <w:p w14:paraId="2B367598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4A1FF5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DB8EEBE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ABC8B7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Przyjmujący gwarancję jakości przedstawiciele Zamawiającego:</w:t>
      </w:r>
    </w:p>
    <w:p w14:paraId="1B3FD838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56979C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……………………………………………………………………………………………..…….</w:t>
      </w:r>
    </w:p>
    <w:p w14:paraId="44032F83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428789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566F89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lastRenderedPageBreak/>
        <w:t>przy udziale Inwestora Zastępczego:……………………………….….……..</w:t>
      </w:r>
    </w:p>
    <w:p w14:paraId="4701894D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FD2119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EB728E" w14:textId="77777777" w:rsidR="001A1999" w:rsidRPr="00C64B16" w:rsidRDefault="001A1999" w:rsidP="000710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4B16">
        <w:rPr>
          <w:rFonts w:ascii="Times New Roman" w:hAnsi="Times New Roman" w:cs="Times New Roman"/>
          <w:sz w:val="24"/>
          <w:szCs w:val="24"/>
        </w:rPr>
        <w:t>oraz Użytkownika:……………………………………………………………………..</w:t>
      </w:r>
    </w:p>
    <w:p w14:paraId="2E98DCEC" w14:textId="77777777" w:rsidR="0065385C" w:rsidRPr="00C64B16" w:rsidRDefault="0065385C">
      <w:pPr>
        <w:rPr>
          <w:rFonts w:ascii="Times New Roman" w:hAnsi="Times New Roman" w:cs="Times New Roman"/>
          <w:sz w:val="24"/>
          <w:szCs w:val="24"/>
        </w:rPr>
      </w:pPr>
    </w:p>
    <w:sectPr w:rsidR="0065385C" w:rsidRPr="00C64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36A"/>
    <w:multiLevelType w:val="hybridMultilevel"/>
    <w:tmpl w:val="8E667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40837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ncelaria Radcy Prawnego Magdalena Sosnowska-Łoźińska">
    <w15:presenceInfo w15:providerId="AD" w15:userId="S::admin@KancelariaRadcyPrawnego4.onmicrosoft.com::aca1b63c-7fd4-4f59-bffe-ec35ef640f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999"/>
    <w:rsid w:val="00006E64"/>
    <w:rsid w:val="000710C8"/>
    <w:rsid w:val="001A1999"/>
    <w:rsid w:val="001E7717"/>
    <w:rsid w:val="002820BC"/>
    <w:rsid w:val="00300E95"/>
    <w:rsid w:val="00394BB3"/>
    <w:rsid w:val="003E50B9"/>
    <w:rsid w:val="0045087C"/>
    <w:rsid w:val="004611EE"/>
    <w:rsid w:val="00463308"/>
    <w:rsid w:val="0046376E"/>
    <w:rsid w:val="005302A1"/>
    <w:rsid w:val="0065385C"/>
    <w:rsid w:val="006F0E49"/>
    <w:rsid w:val="00811D25"/>
    <w:rsid w:val="008239D8"/>
    <w:rsid w:val="00847FB8"/>
    <w:rsid w:val="008B6DB8"/>
    <w:rsid w:val="009210E7"/>
    <w:rsid w:val="00997E51"/>
    <w:rsid w:val="00A42A5B"/>
    <w:rsid w:val="00B3292D"/>
    <w:rsid w:val="00B805DC"/>
    <w:rsid w:val="00BF0BFC"/>
    <w:rsid w:val="00C13EFD"/>
    <w:rsid w:val="00C64B16"/>
    <w:rsid w:val="00CF648C"/>
    <w:rsid w:val="00DD0893"/>
    <w:rsid w:val="00DE5926"/>
    <w:rsid w:val="00E50E2B"/>
    <w:rsid w:val="00F0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9044"/>
  <w15:chartTrackingRefBased/>
  <w15:docId w15:val="{F97ACA85-541C-43C5-9C8A-A6F46A5C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1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9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19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9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19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19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19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19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19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9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19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19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9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19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19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19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19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19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1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19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19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19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19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19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19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19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19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1999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847FB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E77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7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77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7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77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0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5742C-1AD6-45FE-95AB-3D354D6C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Roksana Szal</dc:creator>
  <cp:keywords/>
  <dc:description/>
  <cp:lastModifiedBy>Dorota Reszytyło</cp:lastModifiedBy>
  <cp:revision>2</cp:revision>
  <dcterms:created xsi:type="dcterms:W3CDTF">2025-03-27T09:49:00Z</dcterms:created>
  <dcterms:modified xsi:type="dcterms:W3CDTF">2025-03-27T09:49:00Z</dcterms:modified>
</cp:coreProperties>
</file>